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EDD4A" w14:textId="4B73177B" w:rsidR="00E77FDB" w:rsidRPr="00E77FDB" w:rsidRDefault="00755A79" w:rsidP="00E77FDB">
      <w:pPr>
        <w:pStyle w:val="Heading3"/>
        <w:spacing w:before="0" w:after="0"/>
        <w:jc w:val="center"/>
        <w:rPr>
          <w:rFonts w:cstheme="minorHAnsi"/>
          <w:b/>
          <w:bCs/>
          <w:color w:val="auto"/>
        </w:rPr>
      </w:pPr>
      <w:bookmarkStart w:id="0" w:name="_Toc192835963"/>
      <w:r w:rsidRPr="00E77FDB">
        <w:rPr>
          <w:rFonts w:cstheme="minorHAnsi"/>
          <w:b/>
          <w:bCs/>
          <w:color w:val="auto"/>
        </w:rPr>
        <w:t>Attachment K</w:t>
      </w:r>
    </w:p>
    <w:p w14:paraId="075C1B2D" w14:textId="12D5F079" w:rsidR="00755A79" w:rsidRPr="00E77FDB" w:rsidRDefault="00E77FDB" w:rsidP="00755A79">
      <w:pPr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AI Form for </w:t>
      </w:r>
      <w:r w:rsidR="00755A79" w:rsidRPr="00E77FDB">
        <w:rPr>
          <w:rFonts w:asciiTheme="minorHAnsi" w:hAnsiTheme="minorHAnsi"/>
          <w:b/>
          <w:bCs/>
        </w:rPr>
        <w:t>RFP 25-81401</w:t>
      </w:r>
    </w:p>
    <w:p w14:paraId="751A1FDD" w14:textId="77777777" w:rsidR="00E77FDB" w:rsidRDefault="00E77FDB" w:rsidP="00755A79">
      <w:pPr>
        <w:rPr>
          <w:rFonts w:asciiTheme="minorHAnsi" w:hAnsiTheme="minorHAnsi"/>
          <w:b/>
          <w:bCs/>
        </w:rPr>
      </w:pPr>
    </w:p>
    <w:p w14:paraId="676BD4E8" w14:textId="590377DC" w:rsidR="00E77FDB" w:rsidRDefault="00E77FDB" w:rsidP="00755A79">
      <w:pPr>
        <w:rPr>
          <w:rFonts w:asciiTheme="minorHAnsi" w:hAnsiTheme="minorHAnsi"/>
        </w:rPr>
      </w:pPr>
      <w:r w:rsidRPr="00E77FDB">
        <w:rPr>
          <w:rFonts w:asciiTheme="minorHAnsi" w:hAnsiTheme="minorHAnsi"/>
          <w:b/>
          <w:bCs/>
        </w:rPr>
        <w:t>Instructions</w:t>
      </w:r>
      <w:r>
        <w:rPr>
          <w:rFonts w:asciiTheme="minorHAnsi" w:hAnsiTheme="minorHAnsi"/>
        </w:rPr>
        <w:t>: Complete yellow boxes</w:t>
      </w:r>
    </w:p>
    <w:p w14:paraId="3EB94D71" w14:textId="4EDF4BCD" w:rsidR="00755A79" w:rsidRPr="00755A79" w:rsidRDefault="00755A79" w:rsidP="00755A79">
      <w:pPr>
        <w:rPr>
          <w:rFonts w:asciiTheme="minorHAnsi" w:hAnsiTheme="minorHAnsi"/>
        </w:rPr>
      </w:pPr>
      <w:r w:rsidRPr="00755A79">
        <w:rPr>
          <w:rFonts w:asciiTheme="minorHAnsi" w:hAnsiTheme="minorHAnsi"/>
        </w:rPr>
        <w:t>Respondent’s Nam</w:t>
      </w:r>
      <w:r>
        <w:rPr>
          <w:rFonts w:asciiTheme="minorHAnsi" w:hAnsiTheme="minorHAnsi"/>
        </w:rPr>
        <w:t>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55A79" w:rsidRPr="00755A79" w14:paraId="5FD94714" w14:textId="77777777" w:rsidTr="00707464">
        <w:tc>
          <w:tcPr>
            <w:tcW w:w="9350" w:type="dxa"/>
            <w:shd w:val="clear" w:color="auto" w:fill="FFFFCC"/>
          </w:tcPr>
          <w:p w14:paraId="65DCBA05" w14:textId="2B1E63DA" w:rsidR="00755A79" w:rsidRPr="00755A79" w:rsidRDefault="00755A79" w:rsidP="00755A79">
            <w:pPr>
              <w:spacing w:after="160" w:line="259" w:lineRule="auto"/>
            </w:pPr>
          </w:p>
        </w:tc>
      </w:tr>
    </w:tbl>
    <w:p w14:paraId="373C937D" w14:textId="77777777" w:rsidR="00755A79" w:rsidRDefault="00755A79" w:rsidP="00E1178E">
      <w:pPr>
        <w:pStyle w:val="Heading3"/>
        <w:spacing w:before="0" w:after="0"/>
        <w:rPr>
          <w:ins w:id="1" w:author="Osborne, Lindsey" w:date="2025-04-23T07:38:00Z" w16du:dateUtc="2025-04-23T11:38:00Z"/>
          <w:rFonts w:cstheme="minorHAnsi"/>
        </w:rPr>
      </w:pPr>
    </w:p>
    <w:p w14:paraId="33D8BA6C" w14:textId="3F2CDD8F" w:rsidR="00E1178E" w:rsidRPr="00755A79" w:rsidRDefault="00E1178E" w:rsidP="00E1178E">
      <w:pPr>
        <w:pStyle w:val="Heading3"/>
        <w:spacing w:before="0" w:after="0"/>
        <w:rPr>
          <w:rFonts w:cstheme="minorHAnsi"/>
          <w:color w:val="auto"/>
        </w:rPr>
      </w:pPr>
      <w:r w:rsidRPr="00755A79">
        <w:rPr>
          <w:rFonts w:cstheme="minorHAnsi"/>
          <w:color w:val="auto"/>
        </w:rPr>
        <w:t>Artificial Intelligence (AI)</w:t>
      </w:r>
      <w:bookmarkEnd w:id="0"/>
    </w:p>
    <w:p w14:paraId="09770D80" w14:textId="77777777" w:rsidR="00F362E0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rFonts w:cstheme="minorHAnsi"/>
          <w:b/>
          <w:bCs/>
        </w:rPr>
        <w:t>Solution Incorporating AI:</w:t>
      </w:r>
      <w:r>
        <w:rPr>
          <w:rFonts w:cstheme="minorHAnsi"/>
          <w:b/>
          <w:bCs/>
          <w:i/>
          <w:iCs/>
        </w:rPr>
        <w:t xml:space="preserve"> </w:t>
      </w:r>
      <w:r w:rsidRPr="008362AA">
        <w:rPr>
          <w:rFonts w:cstheme="minorHAnsi"/>
        </w:rPr>
        <w:t xml:space="preserve">Does the proposed solution utilize any form of artificial intelligence (AI), as defined by </w:t>
      </w:r>
      <w:hyperlink r:id="rId8" w:anchor="4-13.1-5-1" w:history="1">
        <w:r w:rsidRPr="00936D7A">
          <w:rPr>
            <w:rStyle w:val="Hyperlink"/>
            <w:rFonts w:cstheme="minorHAnsi"/>
          </w:rPr>
          <w:t>IC 4-12.1-5-1</w:t>
        </w:r>
      </w:hyperlink>
      <w:r>
        <w:rPr>
          <w:rFonts w:cstheme="minorHAnsi"/>
        </w:rPr>
        <w:t xml:space="preserve"> (</w:t>
      </w:r>
      <w:hyperlink r:id="rId9" w:anchor="4-13.1-5-1" w:history="1">
        <w:r w:rsidRPr="00B87996">
          <w:rPr>
            <w:rStyle w:val="Hyperlink"/>
            <w:rFonts w:cstheme="minorHAnsi"/>
          </w:rPr>
          <w:t>https://iga.in.gov/laws/2024/ic/titles/4#4-13.1-5-1</w:t>
        </w:r>
      </w:hyperlink>
      <w:r>
        <w:rPr>
          <w:rFonts w:cstheme="minorHAnsi"/>
        </w:rPr>
        <w:t>)</w:t>
      </w:r>
      <w:r w:rsidRPr="008362AA">
        <w:rPr>
          <w:rFonts w:cstheme="minorHAnsi"/>
        </w:rPr>
        <w:t xml:space="preserve">? If so, please </w:t>
      </w:r>
      <w:r>
        <w:rPr>
          <w:rFonts w:cstheme="minorHAnsi"/>
        </w:rPr>
        <w:t>address the following:</w:t>
      </w:r>
    </w:p>
    <w:p w14:paraId="374D9715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H</w:t>
      </w:r>
      <w:r w:rsidRPr="008362AA">
        <w:rPr>
          <w:rFonts w:cstheme="minorHAnsi"/>
        </w:rPr>
        <w:t>ow is AI utilized within the solution</w:t>
      </w:r>
      <w:r>
        <w:rPr>
          <w:rFonts w:cstheme="minorHAnsi"/>
        </w:rPr>
        <w:t>?</w:t>
      </w:r>
      <w:r w:rsidRPr="008362AA">
        <w:rPr>
          <w:rFonts w:cstheme="minorHAnsi"/>
        </w:rPr>
        <w:t xml:space="preserve"> </w:t>
      </w:r>
    </w:p>
    <w:p w14:paraId="36A9C138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</w:t>
      </w:r>
      <w:r w:rsidRPr="008362AA">
        <w:rPr>
          <w:rFonts w:cstheme="minorHAnsi"/>
        </w:rPr>
        <w:t>an the AI functionality be disabled without impacting the overall functionality or performance of the proposed solution?</w:t>
      </w:r>
    </w:p>
    <w:p w14:paraId="29664ADA" w14:textId="77777777" w:rsidR="00F362E0" w:rsidRPr="00D82D4E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Can the State</w:t>
      </w:r>
      <w:r w:rsidRPr="00D82D4E">
        <w:rPr>
          <w:rFonts w:cstheme="minorHAnsi"/>
        </w:rPr>
        <w:t xml:space="preserve"> enable/disable the AI functionality, or </w:t>
      </w:r>
      <w:r>
        <w:rPr>
          <w:rFonts w:cstheme="minorHAnsi"/>
        </w:rPr>
        <w:t>is that controlled by the solution/implementation provider?</w:t>
      </w:r>
    </w:p>
    <w:p w14:paraId="545247F0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8362AA">
        <w:rPr>
          <w:rFonts w:cstheme="minorHAnsi"/>
        </w:rPr>
        <w:t>If disabling AI does result in limitations, please specify what those limitations are.</w:t>
      </w:r>
    </w:p>
    <w:p w14:paraId="739EAB9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04583F">
        <w:rPr>
          <w:rFonts w:cstheme="minorHAnsi"/>
        </w:rPr>
        <w:t>Is there a plan to introduce AI into the solution in the next</w:t>
      </w:r>
      <w:r>
        <w:rPr>
          <w:rFonts w:cstheme="minorHAnsi"/>
        </w:rPr>
        <w:t xml:space="preserve"> four</w:t>
      </w:r>
      <w:r w:rsidRPr="0004583F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4583F">
        <w:rPr>
          <w:rFonts w:cstheme="minorHAnsi"/>
        </w:rPr>
        <w:t>4</w:t>
      </w:r>
      <w:r>
        <w:rPr>
          <w:rFonts w:cstheme="minorHAnsi"/>
        </w:rPr>
        <w:t>)</w:t>
      </w:r>
      <w:r w:rsidRPr="0004583F">
        <w:rPr>
          <w:rFonts w:cstheme="minorHAnsi"/>
        </w:rPr>
        <w:t xml:space="preserve"> years if AI is not already utilized OR is there a plan to expand AI in the solution if AI is already utilized</w:t>
      </w:r>
      <w:r>
        <w:rPr>
          <w:rFonts w:cstheme="minorHAnsi"/>
        </w:rPr>
        <w:t>?</w:t>
      </w:r>
    </w:p>
    <w:p w14:paraId="127F7B4A" w14:textId="7558B9E5" w:rsidR="006A6E39" w:rsidRPr="00AD093E" w:rsidRDefault="00F362E0" w:rsidP="00AD093E">
      <w:pPr>
        <w:ind w:left="720"/>
        <w:rPr>
          <w:rFonts w:cstheme="minorHAnsi"/>
        </w:rPr>
      </w:pPr>
      <w:r w:rsidRPr="00AD093E">
        <w:rPr>
          <w:rFonts w:cstheme="minorHAnsi"/>
        </w:rPr>
        <w:t>If AI is not currently used in the proposed solution AND there are no plans currently to add AI to the proposed solution, respond with confirmation of understanding in the response area below.</w:t>
      </w:r>
      <w:bookmarkStart w:id="2" w:name="_Hlk196286546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Default="00AD093E" w:rsidP="006A6E39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  <w:bookmarkEnd w:id="2"/>
    </w:tbl>
    <w:p w14:paraId="2A57E18D" w14:textId="77777777" w:rsidR="006A6E39" w:rsidRPr="006A6E39" w:rsidRDefault="006A6E39" w:rsidP="006A6E39">
      <w:pPr>
        <w:rPr>
          <w:rFonts w:cstheme="minorHAnsi"/>
        </w:rPr>
      </w:pPr>
    </w:p>
    <w:p w14:paraId="5BFD42C7" w14:textId="77777777" w:rsidR="00F362E0" w:rsidRPr="00B35A27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b/>
          <w:bCs/>
        </w:rPr>
        <w:t>Vendor Development During Implementation and Support:</w:t>
      </w:r>
      <w:r w:rsidRPr="00EF2BB9">
        <w:t xml:space="preserve"> </w:t>
      </w:r>
      <w:r w:rsidRPr="00302BEA">
        <w:t>Do</w:t>
      </w:r>
      <w:r>
        <w:t xml:space="preserve"> your developers use artificial intelligence (AI)</w:t>
      </w:r>
      <w:r w:rsidRPr="00302BEA">
        <w:t xml:space="preserve">, as defined by </w:t>
      </w:r>
      <w:hyperlink r:id="rId10" w:anchor="4-13.1-5-1" w:history="1">
        <w:r w:rsidRPr="00302BEA">
          <w:rPr>
            <w:rStyle w:val="Hyperlink"/>
          </w:rPr>
          <w:t>IC 4-12.1-5-1</w:t>
        </w:r>
      </w:hyperlink>
      <w:r w:rsidRPr="00302BEA">
        <w:t xml:space="preserve"> (</w:t>
      </w:r>
      <w:hyperlink r:id="rId11" w:anchor="4-13.1-5-1" w:history="1">
        <w:r w:rsidRPr="00302BEA">
          <w:rPr>
            <w:rStyle w:val="Hyperlink"/>
          </w:rPr>
          <w:t>https://iga.in.gov/laws/2024/ic/titles/4#4-13.1-5-1</w:t>
        </w:r>
      </w:hyperlink>
      <w:r w:rsidRPr="00302BEA">
        <w:t>)</w:t>
      </w:r>
      <w:r>
        <w:t xml:space="preserve"> to augment their work</w:t>
      </w:r>
      <w:r w:rsidRPr="00302BEA">
        <w:t>? If so, please address the following</w:t>
      </w:r>
      <w:r>
        <w:t>:</w:t>
      </w:r>
    </w:p>
    <w:p w14:paraId="1DF7A9A8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degree to which your developers use AI to augment their work. </w:t>
      </w:r>
    </w:p>
    <w:p w14:paraId="413451F2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extent to which AI tools for development work are proposed for use in this project. </w:t>
      </w:r>
    </w:p>
    <w:p w14:paraId="0F38886F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 xml:space="preserve">Can </w:t>
      </w:r>
      <w:r w:rsidRPr="002B5CF8">
        <w:rPr>
          <w:rFonts w:cstheme="minorHAnsi"/>
        </w:rPr>
        <w:t>the AI functionality be disabled without impacting the development of the proposed solution?</w:t>
      </w:r>
    </w:p>
    <w:p w14:paraId="06D6C3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5573E1">
        <w:rPr>
          <w:rFonts w:cstheme="minorHAnsi"/>
        </w:rPr>
        <w:t>If disabling AI does impact the development of the proposed solution, please specify what those impacts are.</w:t>
      </w:r>
    </w:p>
    <w:p w14:paraId="782228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FD09D6">
        <w:rPr>
          <w:rFonts w:cstheme="minorHAnsi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AD093E" w:rsidRDefault="00F362E0" w:rsidP="00AD093E">
      <w:pPr>
        <w:ind w:left="720"/>
        <w:rPr>
          <w:rFonts w:cstheme="minorHAnsi"/>
        </w:rPr>
      </w:pPr>
      <w:r w:rsidRPr="00DE5A83">
        <w:rPr>
          <w:rFonts w:cstheme="minorHAnsi"/>
        </w:rPr>
        <w:lastRenderedPageBreak/>
        <w:t xml:space="preserve">If AI is not currently used by developers and there are no plans currently to leverage AI as part of development during the project or in Maintenance &amp; </w:t>
      </w:r>
      <w:r>
        <w:rPr>
          <w:rFonts w:cstheme="minorHAnsi"/>
        </w:rPr>
        <w:t>Operations</w:t>
      </w:r>
      <w:r w:rsidRPr="00DE5A83">
        <w:rPr>
          <w:rFonts w:cstheme="minorHAnsi"/>
        </w:rPr>
        <w:t xml:space="preserve">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Default="00AD093E" w:rsidP="00573416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Osborne, Lindsey">
    <w15:presenceInfo w15:providerId="AD" w15:userId="S::LiOsborne@idoa.IN.gov::8c4f0865-8738-4e0d-a233-9b344e3e01c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632959"/>
    <w:rsid w:val="006A6E39"/>
    <w:rsid w:val="00755A79"/>
    <w:rsid w:val="00756DDF"/>
    <w:rsid w:val="00797489"/>
    <w:rsid w:val="008D4DBA"/>
    <w:rsid w:val="008E1A37"/>
    <w:rsid w:val="009D67FC"/>
    <w:rsid w:val="00AD093E"/>
    <w:rsid w:val="00CF4FD5"/>
    <w:rsid w:val="00DB4DCD"/>
    <w:rsid w:val="00E1178E"/>
    <w:rsid w:val="00E70155"/>
    <w:rsid w:val="00E77FDB"/>
    <w:rsid w:val="00F362E0"/>
    <w:rsid w:val="00F54005"/>
    <w:rsid w:val="00FC3304"/>
    <w:rsid w:val="00FC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A79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ga.in.gov/laws/2024/ic/titles/4" TargetMode="Externa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0" Type="http://schemas.openxmlformats.org/officeDocument/2006/relationships/hyperlink" Target="https://iga.in.gov/laws/2024/ic/titles/4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iga.in.gov/laws/2024/ic/titles/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2EA356-0713-4F55-B81E-A73F20F7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DF9699-FC99-4C9B-A740-0673499BB0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Osborne, Lindsey</cp:lastModifiedBy>
  <cp:revision>8</cp:revision>
  <dcterms:created xsi:type="dcterms:W3CDTF">2025-03-14T20:01:00Z</dcterms:created>
  <dcterms:modified xsi:type="dcterms:W3CDTF">2025-04-23T17:39:00Z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